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E1A" w:rsidRPr="005A1D41" w:rsidRDefault="00B21B68" w:rsidP="005A1D41">
      <w:pPr>
        <w:spacing w:after="120" w:line="240" w:lineRule="auto"/>
        <w:jc w:val="both"/>
        <w:rPr>
          <w:ins w:id="0" w:author="ema" w:date="2019-01-18T09:33:00Z"/>
          <w:rFonts w:ascii="Times New Roman" w:hAnsi="Times New Roman" w:cs="Times New Roman"/>
          <w:b/>
          <w:color w:val="000000" w:themeColor="text1"/>
          <w:sz w:val="32"/>
          <w:szCs w:val="24"/>
          <w:lang w:val="ro-RO"/>
        </w:rPr>
      </w:pPr>
      <w:r w:rsidRPr="005A1D41">
        <w:rPr>
          <w:rFonts w:ascii="Times New Roman" w:hAnsi="Times New Roman" w:cs="Times New Roman"/>
          <w:b/>
          <w:color w:val="000000" w:themeColor="text1"/>
          <w:sz w:val="32"/>
          <w:szCs w:val="24"/>
          <w:lang w:val="ro-RO"/>
        </w:rPr>
        <w:t>Bârlog – descrierea solu</w:t>
      </w:r>
      <w:ins w:id="1" w:author="ema" w:date="2019-01-18T09:33:00Z">
        <w:r w:rsidRPr="005A1D41">
          <w:rPr>
            <w:rFonts w:ascii="Times New Roman" w:hAnsi="Times New Roman" w:cs="Times New Roman"/>
            <w:b/>
            <w:color w:val="000000" w:themeColor="text1"/>
            <w:sz w:val="32"/>
            <w:szCs w:val="24"/>
            <w:lang w:val="ro-RO"/>
          </w:rPr>
          <w:t>ţiei</w:t>
        </w:r>
      </w:ins>
    </w:p>
    <w:p w:rsidR="00B21B68" w:rsidRPr="005A1D41" w:rsidRDefault="00B21B68" w:rsidP="005A1D41">
      <w:pPr>
        <w:spacing w:after="12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ins w:id="2" w:author="ema" w:date="2019-01-18T09:33:00Z">
        <w:r w:rsidRPr="005A1D41">
          <w:rPr>
            <w:rFonts w:ascii="Times New Roman" w:hAnsi="Times New Roman" w:cs="Times New Roman"/>
            <w:color w:val="000000" w:themeColor="text1"/>
            <w:sz w:val="24"/>
            <w:szCs w:val="24"/>
            <w:lang w:val="ro-RO"/>
          </w:rPr>
          <w:t>prof. Emanuel</w:t>
        </w:r>
      </w:ins>
      <w:r w:rsidRPr="005A1D4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a Cerchez, Colegiul Naţional "Emil Racoviţă" Iaşi</w:t>
      </w:r>
    </w:p>
    <w:p w:rsidR="00B21B68" w:rsidRPr="005A1D41" w:rsidRDefault="00B21B68" w:rsidP="005A1D41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A1D4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Problema are două cerinţe:</w:t>
      </w:r>
    </w:p>
    <w:p w:rsidR="00B21B68" w:rsidRPr="005A1D41" w:rsidRDefault="00B21B68" w:rsidP="005A1D41">
      <w:pPr>
        <w:pStyle w:val="ListParagraph"/>
        <w:numPr>
          <w:ilvl w:val="0"/>
          <w:numId w:val="1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A1D4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prima cerinţă este un </w:t>
      </w:r>
      <w:r w:rsidRPr="005A1D41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fill</w:t>
      </w:r>
      <w:r w:rsidRPr="005A1D4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din poziţia iniţială a lui Făt-Frumos</w:t>
      </w:r>
      <w:r w:rsidR="005A1D41" w:rsidRPr="005A1D4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;</w:t>
      </w:r>
    </w:p>
    <w:p w:rsidR="00B21B68" w:rsidRPr="005A1D41" w:rsidRDefault="00B21B68" w:rsidP="005A1D41">
      <w:pPr>
        <w:pStyle w:val="ListParagraph"/>
        <w:numPr>
          <w:ilvl w:val="0"/>
          <w:numId w:val="1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A1D4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a doua cerinţă presupune determinarea unui drum de lungime minimă din poziţia iniţială a lui Făt-Frumos în exteriorul matricei care reprezintă bârlogul şi, evident, se poate rezolva cu algoritmul lui Lee.</w:t>
      </w:r>
    </w:p>
    <w:p w:rsidR="00B21B68" w:rsidRPr="005A1D41" w:rsidRDefault="00B21B68" w:rsidP="005A1D41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A1D4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Cele două cerinţe pot fi abordate separat (caz în care cerinţa </w:t>
      </w:r>
      <w:r w:rsidRPr="005A1D41">
        <w:rPr>
          <w:rFonts w:ascii="Courier New" w:hAnsi="Courier New" w:cs="Courier New"/>
          <w:color w:val="000000" w:themeColor="text1"/>
          <w:szCs w:val="24"/>
          <w:lang w:val="ro-RO"/>
        </w:rPr>
        <w:t>1</w:t>
      </w:r>
      <w:r w:rsidRPr="005A1D4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poate fi abordată folosind o coadă, o stivă sau chiar re</w:t>
      </w:r>
      <w:r w:rsidR="005A1D41" w:rsidRPr="005A1D4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cursiv</w:t>
      </w:r>
      <w:r w:rsidRPr="005A1D4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, având în vedere dimensiunile mici ale matricei) sau simultan.</w:t>
      </w:r>
    </w:p>
    <w:p w:rsidR="00B21B68" w:rsidRPr="005A1D41" w:rsidRDefault="00B21B68" w:rsidP="005A1D41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A1D4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Vom prezenta o variantă în care rezolvăm simultan cele două cerinţe, deci vom utiliza o coadă </w:t>
      </w:r>
      <w:r w:rsidRPr="005A1D41">
        <w:rPr>
          <w:rFonts w:ascii="Courier New" w:hAnsi="Courier New" w:cs="Courier New"/>
          <w:color w:val="000000" w:themeColor="text1"/>
          <w:szCs w:val="24"/>
          <w:lang w:val="ro-RO"/>
        </w:rPr>
        <w:t>C</w:t>
      </w:r>
      <w:r w:rsidRPr="005A1D4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, în care reţinem poziţiile camerelor accesibile lui Făt-Frumos.</w:t>
      </w:r>
    </w:p>
    <w:p w:rsidR="00B21B68" w:rsidRPr="005A1D41" w:rsidRDefault="00B21B68" w:rsidP="005A1D41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A1D4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Iniţial în </w:t>
      </w:r>
      <w:r w:rsidRPr="005A1D41">
        <w:rPr>
          <w:rFonts w:ascii="Courier New" w:hAnsi="Courier New" w:cs="Courier New"/>
          <w:color w:val="000000" w:themeColor="text1"/>
          <w:szCs w:val="24"/>
          <w:lang w:val="ro-RO"/>
        </w:rPr>
        <w:t>C</w:t>
      </w:r>
      <w:r w:rsidRPr="005A1D4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plasăm poziţia de start (cea în care se află Făt-Frumos iniţial).</w:t>
      </w:r>
    </w:p>
    <w:p w:rsidR="00B21B68" w:rsidRPr="005A1D41" w:rsidRDefault="00B21B68" w:rsidP="005A1D41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A1D4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Vom utiliza şi o matrice </w:t>
      </w:r>
      <w:r w:rsidRPr="005A1D41">
        <w:rPr>
          <w:rFonts w:ascii="Courier New" w:hAnsi="Courier New" w:cs="Courier New"/>
          <w:color w:val="000000" w:themeColor="text1"/>
          <w:szCs w:val="24"/>
          <w:lang w:val="ro-RO"/>
        </w:rPr>
        <w:t>d</w:t>
      </w:r>
      <w:r w:rsidRPr="005A1D4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cu </w:t>
      </w:r>
      <w:r w:rsidRPr="005A1D41">
        <w:rPr>
          <w:rFonts w:ascii="Courier New" w:hAnsi="Courier New" w:cs="Courier New"/>
          <w:color w:val="000000" w:themeColor="text1"/>
          <w:szCs w:val="24"/>
          <w:lang w:val="ro-RO"/>
        </w:rPr>
        <w:t>n</w:t>
      </w:r>
      <w:r w:rsidRPr="005A1D4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linii şi </w:t>
      </w:r>
      <w:r w:rsidRPr="005A1D41">
        <w:rPr>
          <w:rFonts w:ascii="Courier New" w:hAnsi="Courier New" w:cs="Courier New"/>
          <w:color w:val="000000" w:themeColor="text1"/>
          <w:szCs w:val="24"/>
          <w:lang w:val="ro-RO"/>
        </w:rPr>
        <w:t>m</w:t>
      </w:r>
      <w:r w:rsidRPr="005A1D4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coloane, unde </w:t>
      </w:r>
      <w:r w:rsidR="005A1D4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în </w:t>
      </w:r>
      <w:r w:rsidR="005A1D41" w:rsidRPr="005A1D41">
        <w:rPr>
          <w:rFonts w:ascii="Courier New" w:hAnsi="Courier New" w:cs="Courier New"/>
          <w:color w:val="000000" w:themeColor="text1"/>
          <w:szCs w:val="24"/>
          <w:lang w:val="ro-RO"/>
        </w:rPr>
        <w:t>d[i][j]</w:t>
      </w:r>
      <w:r w:rsidR="005A1D4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Pr="005A1D4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vom calcula lungimea drumului minim de la poziţia de start la camera de pe linia </w:t>
      </w:r>
      <w:r w:rsidRPr="005A1D41">
        <w:rPr>
          <w:rFonts w:ascii="Courier New" w:hAnsi="Courier New" w:cs="Courier New"/>
          <w:color w:val="000000" w:themeColor="text1"/>
          <w:szCs w:val="24"/>
          <w:lang w:val="ro-RO"/>
        </w:rPr>
        <w:t>i</w:t>
      </w:r>
      <w:r w:rsidRPr="005A1D4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şi coloana </w:t>
      </w:r>
      <w:r w:rsidRPr="005A1D41">
        <w:rPr>
          <w:rFonts w:ascii="Courier New" w:hAnsi="Courier New" w:cs="Courier New"/>
          <w:color w:val="000000" w:themeColor="text1"/>
          <w:szCs w:val="24"/>
          <w:lang w:val="ro-RO"/>
        </w:rPr>
        <w:t>j</w:t>
      </w:r>
      <w:r w:rsidRPr="005A1D4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.</w:t>
      </w:r>
    </w:p>
    <w:p w:rsidR="00B21B68" w:rsidRPr="005A1D41" w:rsidRDefault="00B21B68" w:rsidP="005A1D41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A1D4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Iniţial matricea </w:t>
      </w:r>
      <w:r w:rsidRPr="005A1D41">
        <w:rPr>
          <w:rFonts w:ascii="Courier New" w:hAnsi="Courier New" w:cs="Courier New"/>
          <w:color w:val="000000" w:themeColor="text1"/>
          <w:szCs w:val="24"/>
          <w:lang w:val="ro-RO"/>
        </w:rPr>
        <w:t>d</w:t>
      </w:r>
      <w:r w:rsidRPr="005A1D4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va fi </w:t>
      </w:r>
      <w:r w:rsidRPr="005A1D41">
        <w:rPr>
          <w:rFonts w:ascii="Courier New" w:hAnsi="Courier New" w:cs="Courier New"/>
          <w:color w:val="000000" w:themeColor="text1"/>
          <w:szCs w:val="24"/>
          <w:lang w:val="ro-RO"/>
        </w:rPr>
        <w:t>0</w:t>
      </w:r>
      <w:r w:rsidRPr="005A1D4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, exceptând bordura pe care o vom marca cu </w:t>
      </w:r>
      <w:r w:rsidRPr="005A1D41">
        <w:rPr>
          <w:rFonts w:ascii="Courier New" w:hAnsi="Courier New" w:cs="Courier New"/>
          <w:color w:val="000000" w:themeColor="text1"/>
          <w:szCs w:val="24"/>
          <w:lang w:val="ro-RO"/>
        </w:rPr>
        <w:t>-1</w:t>
      </w:r>
      <w:r w:rsidRPr="005A1D4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(pentru a putea identifica uşor dacă Făt-Frumos a ajuns în exteriorul bârlogului) şi poziţia de start care va fi marcată cu </w:t>
      </w:r>
      <w:r w:rsidRPr="005A1D41">
        <w:rPr>
          <w:rFonts w:ascii="Courier New" w:hAnsi="Courier New" w:cs="Courier New"/>
          <w:color w:val="000000" w:themeColor="text1"/>
          <w:szCs w:val="24"/>
          <w:lang w:val="ro-RO"/>
        </w:rPr>
        <w:t>1</w:t>
      </w:r>
      <w:r w:rsidRPr="005A1D4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.</w:t>
      </w:r>
    </w:p>
    <w:p w:rsidR="00B21B68" w:rsidRPr="005A1D41" w:rsidRDefault="00B21B68" w:rsidP="005A1D41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A1D4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Cât timp coada </w:t>
      </w:r>
      <w:r w:rsidRPr="005A1D41">
        <w:rPr>
          <w:rFonts w:ascii="Courier New" w:hAnsi="Courier New" w:cs="Courier New"/>
          <w:color w:val="000000" w:themeColor="text1"/>
          <w:szCs w:val="24"/>
          <w:lang w:val="ro-RO"/>
        </w:rPr>
        <w:t>C</w:t>
      </w:r>
      <w:r w:rsidRPr="005A1D4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nu este vidă:</w:t>
      </w:r>
    </w:p>
    <w:p w:rsidR="00B21B68" w:rsidRPr="005A1D41" w:rsidRDefault="005A1D41" w:rsidP="005A1D41">
      <w:pPr>
        <w:pStyle w:val="ListParagraph"/>
        <w:numPr>
          <w:ilvl w:val="0"/>
          <w:numId w:val="1"/>
        </w:num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A1D4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ex</w:t>
      </w:r>
      <w:r w:rsidR="00B21B68" w:rsidRPr="005A1D4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tragem o poziţie </w:t>
      </w:r>
      <w:r w:rsidR="00B21B68" w:rsidRPr="005A1D41">
        <w:rPr>
          <w:rFonts w:ascii="Courier New" w:hAnsi="Courier New" w:cs="Courier New"/>
          <w:color w:val="000000" w:themeColor="text1"/>
          <w:szCs w:val="24"/>
          <w:lang w:val="ro-RO"/>
        </w:rPr>
        <w:t>p</w:t>
      </w:r>
      <w:r w:rsidR="00B21B68" w:rsidRPr="005A1D4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din coadă</w:t>
      </w:r>
    </w:p>
    <w:p w:rsidR="00B21B68" w:rsidRPr="005A1D41" w:rsidRDefault="00CC7E8F" w:rsidP="005A1D41">
      <w:pPr>
        <w:pStyle w:val="ListParagraph"/>
        <w:numPr>
          <w:ilvl w:val="0"/>
          <w:numId w:val="1"/>
        </w:num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A1D4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verificăm dacă Făt-Frumos poate deschide uşile din camera având poziţia </w:t>
      </w:r>
      <w:r w:rsidRPr="005A1D41">
        <w:rPr>
          <w:rFonts w:ascii="Courier New" w:hAnsi="Courier New" w:cs="Courier New"/>
          <w:color w:val="000000" w:themeColor="text1"/>
          <w:szCs w:val="24"/>
          <w:lang w:val="ro-RO"/>
        </w:rPr>
        <w:t>p</w:t>
      </w:r>
      <w:r w:rsidRPr="005A1D4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cu cartela pe care o are (adică dacă </w:t>
      </w:r>
      <w:r w:rsidR="005A1D41" w:rsidRPr="005A1D41">
        <w:rPr>
          <w:rFonts w:ascii="Times New Roman" w:hAnsi="Times New Roman" w:cs="Times New Roman"/>
          <w:sz w:val="24"/>
          <w:szCs w:val="24"/>
          <w:lang w:val="ro-RO"/>
        </w:rPr>
        <w:t>codul ca</w:t>
      </w:r>
      <w:bookmarkStart w:id="3" w:name="_GoBack"/>
      <w:bookmarkEnd w:id="3"/>
      <w:r w:rsidR="005A1D41" w:rsidRPr="005A1D41">
        <w:rPr>
          <w:rFonts w:ascii="Times New Roman" w:hAnsi="Times New Roman" w:cs="Times New Roman"/>
          <w:sz w:val="24"/>
          <w:szCs w:val="24"/>
          <w:lang w:val="ro-RO"/>
        </w:rPr>
        <w:t xml:space="preserve">merei este un </w:t>
      </w:r>
      <w:r w:rsidR="005A1D41" w:rsidRPr="005A1D41">
        <w:rPr>
          <w:rFonts w:ascii="Times New Roman" w:hAnsi="Times New Roman" w:cs="Times New Roman"/>
          <w:i/>
          <w:sz w:val="24"/>
          <w:szCs w:val="24"/>
          <w:lang w:val="ro-RO"/>
        </w:rPr>
        <w:t>subşir</w:t>
      </w:r>
      <w:r w:rsidR="005A1D41" w:rsidRPr="005A1D41">
        <w:rPr>
          <w:rFonts w:ascii="Times New Roman" w:hAnsi="Times New Roman" w:cs="Times New Roman"/>
          <w:sz w:val="24"/>
          <w:szCs w:val="24"/>
          <w:lang w:val="ro-RO"/>
        </w:rPr>
        <w:t xml:space="preserve"> al cuvântului memorat pe cartela magnetică</w:t>
      </w:r>
      <w:r w:rsidR="005A1D41" w:rsidRPr="005A1D41">
        <w:rPr>
          <w:rFonts w:ascii="Times New Roman" w:hAnsi="Times New Roman" w:cs="Times New Roman"/>
          <w:sz w:val="24"/>
          <w:szCs w:val="24"/>
          <w:lang w:val="ro-RO"/>
        </w:rPr>
        <w:t>); dacă da</w:t>
      </w:r>
      <w:r w:rsidR="005A1D41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5A1D41" w:rsidRPr="005A1D41">
        <w:rPr>
          <w:rFonts w:ascii="Times New Roman" w:hAnsi="Times New Roman" w:cs="Times New Roman"/>
          <w:sz w:val="24"/>
          <w:szCs w:val="24"/>
          <w:lang w:val="ro-RO"/>
        </w:rPr>
        <w:t xml:space="preserve"> toate cele 4 uşi se vor deschide, deci Făt-Frumos poate accesa cele 4 camere vecine (sus, jos, stânga, dreapta); pentru fiecare camer</w:t>
      </w:r>
      <w:r w:rsidR="005A1D41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="005A1D41" w:rsidRPr="005A1D41">
        <w:rPr>
          <w:rFonts w:ascii="Times New Roman" w:hAnsi="Times New Roman" w:cs="Times New Roman"/>
          <w:sz w:val="24"/>
          <w:szCs w:val="24"/>
          <w:lang w:val="ro-RO"/>
        </w:rPr>
        <w:t xml:space="preserve"> dintre cele 4 verificăm dacă în matricea </w:t>
      </w:r>
      <w:r w:rsidR="005A1D41" w:rsidRPr="005A1D41">
        <w:rPr>
          <w:rFonts w:ascii="Courier New" w:hAnsi="Courier New" w:cs="Courier New"/>
          <w:szCs w:val="24"/>
          <w:lang w:val="ro-RO"/>
        </w:rPr>
        <w:t>d</w:t>
      </w:r>
      <w:r w:rsidR="005A1D41" w:rsidRPr="005A1D41">
        <w:rPr>
          <w:rFonts w:ascii="Times New Roman" w:hAnsi="Times New Roman" w:cs="Times New Roman"/>
          <w:sz w:val="24"/>
          <w:szCs w:val="24"/>
          <w:lang w:val="ro-RO"/>
        </w:rPr>
        <w:t xml:space="preserve"> pe poziţia camerei apare valoarea </w:t>
      </w:r>
      <w:r w:rsidR="005A1D41" w:rsidRPr="005A1D41">
        <w:rPr>
          <w:rFonts w:ascii="Courier New" w:hAnsi="Courier New" w:cs="Courier New"/>
          <w:szCs w:val="24"/>
          <w:lang w:val="ro-RO"/>
        </w:rPr>
        <w:t>0</w:t>
      </w:r>
      <w:r w:rsidR="005A1D41" w:rsidRPr="005A1D41">
        <w:rPr>
          <w:rFonts w:ascii="Times New Roman" w:hAnsi="Times New Roman" w:cs="Times New Roman"/>
          <w:sz w:val="24"/>
          <w:szCs w:val="24"/>
          <w:lang w:val="ro-RO"/>
        </w:rPr>
        <w:t xml:space="preserve"> (în acest caz camera este nevizitată, o numărăm ca accesibilă şi o marcăm în </w:t>
      </w:r>
      <w:r w:rsidR="005A1D41" w:rsidRPr="005A1D41">
        <w:rPr>
          <w:rFonts w:ascii="Courier New" w:hAnsi="Courier New" w:cs="Courier New"/>
          <w:szCs w:val="24"/>
          <w:lang w:val="ro-RO"/>
        </w:rPr>
        <w:t>d</w:t>
      </w:r>
      <w:r w:rsidR="005A1D41" w:rsidRPr="005A1D41">
        <w:rPr>
          <w:rFonts w:ascii="Times New Roman" w:hAnsi="Times New Roman" w:cs="Times New Roman"/>
          <w:sz w:val="24"/>
          <w:szCs w:val="24"/>
          <w:lang w:val="ro-RO"/>
        </w:rPr>
        <w:t xml:space="preserve"> cu </w:t>
      </w:r>
      <w:r w:rsidR="005A1D41" w:rsidRPr="005A1D41">
        <w:rPr>
          <w:rFonts w:ascii="Courier New" w:hAnsi="Courier New" w:cs="Courier New"/>
          <w:szCs w:val="24"/>
          <w:lang w:val="ro-RO"/>
        </w:rPr>
        <w:t>1</w:t>
      </w:r>
      <w:r w:rsidR="005A1D41" w:rsidRPr="005A1D41">
        <w:rPr>
          <w:rFonts w:ascii="Times New Roman" w:hAnsi="Times New Roman" w:cs="Times New Roman"/>
          <w:sz w:val="24"/>
          <w:szCs w:val="24"/>
          <w:lang w:val="ro-RO"/>
        </w:rPr>
        <w:t xml:space="preserve"> + distanţa până la </w:t>
      </w:r>
      <w:r w:rsidR="005A1D41" w:rsidRPr="005A1D41">
        <w:rPr>
          <w:rFonts w:ascii="Courier New" w:hAnsi="Courier New" w:cs="Courier New"/>
          <w:szCs w:val="24"/>
          <w:lang w:val="ro-RO"/>
        </w:rPr>
        <w:t>p</w:t>
      </w:r>
      <w:r w:rsidR="005A1D41">
        <w:rPr>
          <w:rFonts w:ascii="Times New Roman" w:hAnsi="Times New Roman" w:cs="Times New Roman"/>
          <w:sz w:val="24"/>
          <w:szCs w:val="24"/>
          <w:lang w:val="ro-RO"/>
        </w:rPr>
        <w:t xml:space="preserve"> şi inserăm în coada</w:t>
      </w:r>
      <w:r w:rsidR="005A1D41" w:rsidRPr="005A1D4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A1D41" w:rsidRPr="005A1D41">
        <w:rPr>
          <w:rFonts w:ascii="Courier New" w:hAnsi="Courier New" w:cs="Courier New"/>
          <w:szCs w:val="24"/>
          <w:lang w:val="ro-RO"/>
        </w:rPr>
        <w:t>C</w:t>
      </w:r>
      <w:r w:rsidR="005A1D41" w:rsidRPr="005A1D41">
        <w:rPr>
          <w:rFonts w:ascii="Times New Roman" w:hAnsi="Times New Roman" w:cs="Times New Roman"/>
          <w:sz w:val="24"/>
          <w:szCs w:val="24"/>
          <w:lang w:val="ro-RO"/>
        </w:rPr>
        <w:t xml:space="preserve"> poziţia acesteia). Dacă pe poziţia camerei apare valoarea </w:t>
      </w:r>
      <w:r w:rsidR="005A1D41" w:rsidRPr="005A1D41">
        <w:rPr>
          <w:rFonts w:ascii="Courier New" w:hAnsi="Courier New" w:cs="Courier New"/>
          <w:szCs w:val="24"/>
          <w:lang w:val="ro-RO"/>
        </w:rPr>
        <w:t>-1</w:t>
      </w:r>
      <w:r w:rsidR="005A1D41" w:rsidRPr="005A1D41">
        <w:rPr>
          <w:rFonts w:ascii="Times New Roman" w:hAnsi="Times New Roman" w:cs="Times New Roman"/>
          <w:sz w:val="24"/>
          <w:szCs w:val="24"/>
          <w:lang w:val="ro-RO"/>
        </w:rPr>
        <w:t xml:space="preserve"> înseamnă că este o cameră din exteriorul bârlogului şi reţin distanţa până la aceasta (dacă este prima oară când întâlnesc o astfel de cameră).</w:t>
      </w:r>
    </w:p>
    <w:sectPr w:rsidR="00B21B68" w:rsidRPr="005A1D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9C0C32"/>
    <w:multiLevelType w:val="hybridMultilevel"/>
    <w:tmpl w:val="759C69DE"/>
    <w:lvl w:ilvl="0" w:tplc="348C3FC2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oNotTrackFormatting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B68"/>
    <w:rsid w:val="005A1D41"/>
    <w:rsid w:val="007A5E1A"/>
    <w:rsid w:val="008C3FCD"/>
    <w:rsid w:val="00B21B68"/>
    <w:rsid w:val="00CC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1B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1B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</dc:creator>
  <cp:lastModifiedBy>ema</cp:lastModifiedBy>
  <cp:revision>2</cp:revision>
  <dcterms:created xsi:type="dcterms:W3CDTF">2019-01-18T07:32:00Z</dcterms:created>
  <dcterms:modified xsi:type="dcterms:W3CDTF">2019-01-18T07:52:00Z</dcterms:modified>
</cp:coreProperties>
</file>